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259B" w14:textId="77777777" w:rsidR="002F450F" w:rsidRPr="002F450F" w:rsidRDefault="002F450F" w:rsidP="002F450F">
      <w:pPr>
        <w:shd w:val="clear" w:color="auto" w:fill="FFFFFF"/>
        <w:spacing w:after="300" w:line="240" w:lineRule="auto"/>
        <w:outlineLvl w:val="0"/>
        <w:rPr>
          <w:rFonts w:ascii="Trebuchet MS" w:eastAsia="Times New Roman" w:hAnsi="Trebuchet MS" w:cs="Times New Roman"/>
          <w:b/>
          <w:bCs/>
          <w:color w:val="EE9966"/>
          <w:kern w:val="36"/>
          <w:sz w:val="48"/>
          <w:szCs w:val="48"/>
        </w:rPr>
      </w:pPr>
      <w:r w:rsidRPr="002F450F">
        <w:rPr>
          <w:rFonts w:ascii="Trebuchet MS" w:eastAsia="Times New Roman" w:hAnsi="Trebuchet MS" w:cs="Times New Roman"/>
          <w:b/>
          <w:bCs/>
          <w:color w:val="EE9966"/>
          <w:kern w:val="36"/>
          <w:sz w:val="48"/>
          <w:szCs w:val="48"/>
        </w:rPr>
        <w:t>E</w:t>
      </w:r>
      <w:r>
        <w:rPr>
          <w:rFonts w:ascii="Trebuchet MS" w:eastAsia="Times New Roman" w:hAnsi="Trebuchet MS" w:cs="Times New Roman"/>
          <w:b/>
          <w:bCs/>
          <w:color w:val="EE9966"/>
          <w:kern w:val="36"/>
          <w:sz w:val="48"/>
          <w:szCs w:val="48"/>
        </w:rPr>
        <w:t>IARG1</w:t>
      </w:r>
      <w:r w:rsidRPr="002F450F">
        <w:rPr>
          <w:rFonts w:ascii="Trebuchet MS" w:eastAsia="Times New Roman" w:hAnsi="Trebuchet MS" w:cs="Times New Roman"/>
          <w:b/>
          <w:bCs/>
          <w:color w:val="EE9966"/>
          <w:kern w:val="36"/>
          <w:sz w:val="48"/>
          <w:szCs w:val="48"/>
        </w:rPr>
        <w:t>: Digital Retinal Images</w:t>
      </w:r>
      <w:r>
        <w:rPr>
          <w:rFonts w:ascii="Trebuchet MS" w:eastAsia="Times New Roman" w:hAnsi="Trebuchet MS" w:cs="Times New Roman"/>
          <w:b/>
          <w:bCs/>
          <w:color w:val="EE9966"/>
          <w:kern w:val="36"/>
          <w:sz w:val="48"/>
          <w:szCs w:val="48"/>
        </w:rPr>
        <w:t xml:space="preserve"> Data Set</w:t>
      </w:r>
    </w:p>
    <w:p w14:paraId="495E6BBF" w14:textId="77777777" w:rsidR="002F450F" w:rsidRPr="002F450F" w:rsidRDefault="002F450F" w:rsidP="002F450F">
      <w:pPr>
        <w:shd w:val="clear" w:color="auto" w:fill="FFFFFF"/>
        <w:spacing w:after="0" w:line="240" w:lineRule="auto"/>
        <w:outlineLvl w:val="1"/>
        <w:rPr>
          <w:rFonts w:ascii="Trebuchet MS" w:eastAsia="Times New Roman" w:hAnsi="Trebuchet MS" w:cs="Times New Roman"/>
          <w:b/>
          <w:bCs/>
          <w:color w:val="EE9966"/>
          <w:sz w:val="36"/>
          <w:szCs w:val="36"/>
        </w:rPr>
      </w:pPr>
      <w:r w:rsidRPr="002F450F">
        <w:rPr>
          <w:rFonts w:ascii="Trebuchet MS" w:eastAsia="Times New Roman" w:hAnsi="Trebuchet MS" w:cs="Times New Roman"/>
          <w:b/>
          <w:bCs/>
          <w:color w:val="EE9966"/>
          <w:sz w:val="36"/>
          <w:szCs w:val="36"/>
        </w:rPr>
        <w:t>1 Introduction</w:t>
      </w:r>
    </w:p>
    <w:p w14:paraId="46586052" w14:textId="30053BE2" w:rsidR="002F450F" w:rsidRPr="002F450F" w:rsidRDefault="002F450F" w:rsidP="00A84790">
      <w:pPr>
        <w:shd w:val="clear" w:color="auto" w:fill="FFFFFF"/>
        <w:spacing w:before="75" w:after="300" w:line="240" w:lineRule="auto"/>
        <w:ind w:left="150"/>
        <w:jc w:val="both"/>
        <w:rPr>
          <w:rFonts w:ascii="Trebuchet MS" w:eastAsia="Times New Roman" w:hAnsi="Trebuchet MS" w:cs="Times New Roman"/>
          <w:color w:val="000000"/>
          <w:sz w:val="20"/>
          <w:szCs w:val="20"/>
        </w:rPr>
      </w:pPr>
      <w:r w:rsidRPr="002F450F">
        <w:rPr>
          <w:rFonts w:ascii="Trebuchet MS" w:eastAsia="Times New Roman" w:hAnsi="Trebuchet MS" w:cs="Times New Roman"/>
          <w:color w:val="000000"/>
          <w:sz w:val="20"/>
          <w:szCs w:val="20"/>
        </w:rPr>
        <w:t xml:space="preserve">The </w:t>
      </w:r>
      <w:r>
        <w:rPr>
          <w:rFonts w:ascii="Trebuchet MS" w:eastAsia="Times New Roman" w:hAnsi="Trebuchet MS" w:cs="Times New Roman"/>
          <w:color w:val="000000"/>
          <w:sz w:val="20"/>
          <w:szCs w:val="20"/>
        </w:rPr>
        <w:t>EIARG1</w:t>
      </w:r>
      <w:r w:rsidRPr="002F450F">
        <w:rPr>
          <w:rFonts w:ascii="Trebuchet MS" w:eastAsia="Times New Roman" w:hAnsi="Trebuchet MS" w:cs="Times New Roman"/>
          <w:color w:val="000000"/>
          <w:sz w:val="20"/>
          <w:szCs w:val="20"/>
        </w:rPr>
        <w:t xml:space="preserve"> database has been </w:t>
      </w:r>
      <w:r>
        <w:rPr>
          <w:rFonts w:ascii="Trebuchet MS" w:eastAsia="Times New Roman" w:hAnsi="Trebuchet MS" w:cs="Times New Roman"/>
          <w:color w:val="000000"/>
          <w:sz w:val="20"/>
          <w:szCs w:val="20"/>
        </w:rPr>
        <w:t xml:space="preserve">provided by the </w:t>
      </w:r>
      <w:r w:rsidR="00A84790">
        <w:rPr>
          <w:rFonts w:ascii="Trebuchet MS" w:eastAsia="Times New Roman" w:hAnsi="Trebuchet MS" w:cs="Times New Roman"/>
          <w:color w:val="000000"/>
          <w:sz w:val="20"/>
          <w:szCs w:val="20"/>
        </w:rPr>
        <w:t>Eye Images Analysis Research Group</w:t>
      </w:r>
      <w:r>
        <w:rPr>
          <w:rFonts w:ascii="Trebuchet MS" w:eastAsia="Times New Roman" w:hAnsi="Trebuchet MS" w:cs="Times New Roman"/>
          <w:color w:val="000000"/>
          <w:sz w:val="20"/>
          <w:szCs w:val="20"/>
        </w:rPr>
        <w:t xml:space="preserve"> for image based</w:t>
      </w:r>
      <w:r w:rsidRPr="002F450F">
        <w:rPr>
          <w:rFonts w:ascii="Trebuchet MS" w:eastAsia="Times New Roman" w:hAnsi="Trebuchet MS" w:cs="Times New Roman"/>
          <w:color w:val="000000"/>
          <w:sz w:val="20"/>
          <w:szCs w:val="20"/>
        </w:rPr>
        <w:t xml:space="preserve"> studies on </w:t>
      </w:r>
      <w:ins w:id="0" w:author="adsads" w:date="2014-09-27T14:01:00Z">
        <w:r w:rsidR="007D55B6">
          <w:rPr>
            <w:rFonts w:ascii="Trebuchet MS" w:eastAsia="Times New Roman" w:hAnsi="Trebuchet MS" w:cs="Times New Roman"/>
            <w:color w:val="000000"/>
            <w:sz w:val="20"/>
            <w:szCs w:val="20"/>
          </w:rPr>
          <w:t xml:space="preserve">retinal </w:t>
        </w:r>
      </w:ins>
      <w:r w:rsidR="00A84790">
        <w:rPr>
          <w:rFonts w:ascii="Trebuchet MS" w:eastAsia="Times New Roman" w:hAnsi="Trebuchet MS" w:cs="Times New Roman"/>
          <w:color w:val="000000"/>
          <w:sz w:val="20"/>
          <w:szCs w:val="20"/>
        </w:rPr>
        <w:t>blood vessel tortuosity</w:t>
      </w:r>
      <w:ins w:id="1" w:author="adsads" w:date="2014-09-27T14:01:00Z">
        <w:r w:rsidR="007D55B6">
          <w:rPr>
            <w:rFonts w:ascii="Trebuchet MS" w:eastAsia="Times New Roman" w:hAnsi="Trebuchet MS" w:cs="Times New Roman"/>
            <w:color w:val="000000"/>
            <w:sz w:val="20"/>
            <w:szCs w:val="20"/>
          </w:rPr>
          <w:t xml:space="preserve"> in diabetic retinopathy</w:t>
        </w:r>
      </w:ins>
      <w:r w:rsidRPr="002F450F">
        <w:rPr>
          <w:rFonts w:ascii="Trebuchet MS" w:eastAsia="Times New Roman" w:hAnsi="Trebuchet MS" w:cs="Times New Roman"/>
          <w:color w:val="000000"/>
          <w:sz w:val="20"/>
          <w:szCs w:val="20"/>
        </w:rPr>
        <w:t xml:space="preserve">. The research community is invited to test its algorithms on this database. </w:t>
      </w:r>
    </w:p>
    <w:p w14:paraId="477403C7" w14:textId="77777777" w:rsidR="002F450F" w:rsidRPr="002F450F" w:rsidRDefault="002F450F" w:rsidP="002F450F">
      <w:pPr>
        <w:shd w:val="clear" w:color="auto" w:fill="FFFFFF"/>
        <w:spacing w:after="0" w:line="240" w:lineRule="auto"/>
        <w:outlineLvl w:val="1"/>
        <w:rPr>
          <w:rFonts w:ascii="Trebuchet MS" w:eastAsia="Times New Roman" w:hAnsi="Trebuchet MS" w:cs="Times New Roman"/>
          <w:b/>
          <w:bCs/>
          <w:color w:val="EE9966"/>
          <w:sz w:val="36"/>
          <w:szCs w:val="36"/>
        </w:rPr>
      </w:pPr>
      <w:r w:rsidRPr="002F450F">
        <w:rPr>
          <w:rFonts w:ascii="Trebuchet MS" w:eastAsia="Times New Roman" w:hAnsi="Trebuchet MS" w:cs="Times New Roman"/>
          <w:b/>
          <w:bCs/>
          <w:color w:val="EE9966"/>
          <w:sz w:val="36"/>
          <w:szCs w:val="36"/>
        </w:rPr>
        <w:t>2 Using the database</w:t>
      </w:r>
    </w:p>
    <w:p w14:paraId="48C1C8E7" w14:textId="77777777" w:rsidR="002F450F" w:rsidRDefault="002F450F" w:rsidP="002F450F">
      <w:pPr>
        <w:shd w:val="clear" w:color="auto" w:fill="FFFFFF"/>
        <w:spacing w:before="75" w:after="300" w:line="240" w:lineRule="auto"/>
        <w:ind w:left="150"/>
        <w:jc w:val="both"/>
        <w:rPr>
          <w:rFonts w:ascii="Trebuchet MS" w:eastAsia="Times New Roman" w:hAnsi="Trebuchet MS" w:cs="Times New Roman"/>
          <w:color w:val="000000"/>
          <w:sz w:val="20"/>
          <w:szCs w:val="20"/>
        </w:rPr>
      </w:pPr>
      <w:r w:rsidRPr="002F450F">
        <w:rPr>
          <w:rFonts w:ascii="Trebuchet MS" w:eastAsia="Times New Roman" w:hAnsi="Trebuchet MS" w:cs="Times New Roman"/>
          <w:color w:val="000000"/>
          <w:sz w:val="20"/>
          <w:szCs w:val="20"/>
        </w:rPr>
        <w:t xml:space="preserve">The data included in this database can be used, free of charge, for research and educational purposes. Copy, redistribution, and any unauthorized commercial use are prohibited. Any researcher reporting results that use this database must acknowledge the </w:t>
      </w:r>
      <w:r>
        <w:rPr>
          <w:rFonts w:ascii="Trebuchet MS" w:eastAsia="Times New Roman" w:hAnsi="Trebuchet MS" w:cs="Times New Roman"/>
          <w:color w:val="000000"/>
          <w:sz w:val="20"/>
          <w:szCs w:val="20"/>
        </w:rPr>
        <w:t>EIARG1 data set</w:t>
      </w:r>
      <w:r w:rsidRPr="002F450F">
        <w:rPr>
          <w:rFonts w:ascii="Trebuchet MS" w:eastAsia="Times New Roman" w:hAnsi="Trebuchet MS" w:cs="Times New Roman"/>
          <w:color w:val="000000"/>
          <w:sz w:val="20"/>
          <w:szCs w:val="20"/>
        </w:rPr>
        <w:t xml:space="preserve"> by adding the following information:</w:t>
      </w:r>
    </w:p>
    <w:p w14:paraId="4D451711" w14:textId="786CBCF7" w:rsidR="002F450F" w:rsidRPr="002F450F" w:rsidRDefault="002F450F" w:rsidP="007D79BB">
      <w:pPr>
        <w:shd w:val="clear" w:color="auto" w:fill="FFFFFF"/>
        <w:spacing w:before="75" w:after="300" w:line="240" w:lineRule="auto"/>
        <w:ind w:left="150"/>
        <w:jc w:val="both"/>
        <w:rPr>
          <w:rFonts w:ascii="Trebuchet MS" w:eastAsia="Times New Roman" w:hAnsi="Trebuchet MS" w:cs="Times New Roman"/>
          <w:color w:val="000000"/>
          <w:sz w:val="20"/>
          <w:szCs w:val="20"/>
        </w:rPr>
        <w:pPrChange w:id="2" w:author="adsads" w:date="2014-10-01T14:50:00Z">
          <w:pPr>
            <w:shd w:val="clear" w:color="auto" w:fill="FFFFFF"/>
            <w:spacing w:before="75" w:after="300" w:line="240" w:lineRule="auto"/>
            <w:ind w:left="150"/>
            <w:jc w:val="both"/>
          </w:pPr>
        </w:pPrChange>
      </w:pPr>
      <w:r w:rsidRPr="002F450F">
        <w:rPr>
          <w:rFonts w:ascii="Trebuchet MS" w:eastAsia="Times New Roman" w:hAnsi="Trebuchet MS" w:cs="Times New Roman"/>
          <w:color w:val="000000"/>
          <w:sz w:val="20"/>
          <w:szCs w:val="20"/>
        </w:rPr>
        <w:t xml:space="preserve"> "</w:t>
      </w:r>
      <w:del w:id="3" w:author="adsads" w:date="2014-10-01T14:50:00Z">
        <w:r w:rsidDel="007D79BB">
          <w:rPr>
            <w:rFonts w:ascii="Trebuchet MS" w:eastAsia="Times New Roman" w:hAnsi="Trebuchet MS" w:cs="Times New Roman"/>
            <w:color w:val="000000"/>
            <w:sz w:val="20"/>
            <w:szCs w:val="20"/>
          </w:rPr>
          <w:delText>On curvature based</w:delText>
        </w:r>
      </w:del>
      <w:ins w:id="4" w:author="adsads" w:date="2014-10-01T14:50:00Z">
        <w:r w:rsidR="007D79BB">
          <w:rPr>
            <w:rFonts w:ascii="Trebuchet MS" w:eastAsia="Times New Roman" w:hAnsi="Trebuchet MS" w:cs="Times New Roman"/>
            <w:color w:val="000000"/>
            <w:sz w:val="20"/>
            <w:szCs w:val="20"/>
          </w:rPr>
          <w:t xml:space="preserve">A novel curvature based algorithm for </w:t>
        </w:r>
      </w:ins>
      <w:bookmarkStart w:id="5" w:name="_GoBack"/>
      <w:bookmarkEnd w:id="5"/>
      <w:r>
        <w:rPr>
          <w:rFonts w:ascii="Trebuchet MS" w:eastAsia="Times New Roman" w:hAnsi="Trebuchet MS" w:cs="Times New Roman"/>
          <w:color w:val="000000"/>
          <w:sz w:val="20"/>
          <w:szCs w:val="20"/>
        </w:rPr>
        <w:t xml:space="preserve">automatic grading of retinal blood vessel tortuosity </w:t>
      </w:r>
      <w:r w:rsidRPr="002F450F">
        <w:rPr>
          <w:rFonts w:ascii="Trebuchet MS" w:eastAsia="Times New Roman" w:hAnsi="Trebuchet MS" w:cs="Times New Roman"/>
          <w:color w:val="000000"/>
          <w:sz w:val="20"/>
          <w:szCs w:val="20"/>
        </w:rPr>
        <w:t>(</w:t>
      </w:r>
      <w:r>
        <w:rPr>
          <w:rFonts w:ascii="Trebuchet MS" w:eastAsia="Times New Roman" w:hAnsi="Trebuchet MS" w:cs="Times New Roman"/>
          <w:color w:val="000000"/>
          <w:sz w:val="20"/>
          <w:szCs w:val="20"/>
        </w:rPr>
        <w:t>preprint</w:t>
      </w:r>
      <w:r w:rsidRPr="002F450F">
        <w:rPr>
          <w:rFonts w:ascii="Trebuchet MS" w:eastAsia="Times New Roman" w:hAnsi="Trebuchet MS" w:cs="Times New Roman"/>
          <w:color w:val="000000"/>
          <w:sz w:val="20"/>
          <w:szCs w:val="20"/>
        </w:rPr>
        <w:t>)".</w:t>
      </w:r>
    </w:p>
    <w:p w14:paraId="6E92B626" w14:textId="77777777" w:rsidR="00FA3F8B" w:rsidRPr="002F450F" w:rsidRDefault="002F450F" w:rsidP="00FA3F8B">
      <w:pPr>
        <w:shd w:val="clear" w:color="auto" w:fill="FFFFFF"/>
        <w:spacing w:before="75" w:after="300" w:line="240" w:lineRule="auto"/>
        <w:ind w:left="150"/>
        <w:jc w:val="both"/>
        <w:rPr>
          <w:ins w:id="6" w:author="adsads" w:date="2014-09-27T13:58:00Z"/>
          <w:rFonts w:ascii="Trebuchet MS" w:eastAsia="Times New Roman" w:hAnsi="Trebuchet MS" w:cs="Times New Roman"/>
          <w:color w:val="000000"/>
          <w:sz w:val="20"/>
          <w:szCs w:val="20"/>
        </w:rPr>
      </w:pPr>
      <w:r w:rsidRPr="002F450F">
        <w:rPr>
          <w:rFonts w:ascii="Trebuchet MS" w:eastAsia="Times New Roman" w:hAnsi="Trebuchet MS" w:cs="Times New Roman"/>
          <w:color w:val="000000"/>
          <w:sz w:val="20"/>
          <w:szCs w:val="20"/>
        </w:rPr>
        <w:t xml:space="preserve">In addition, we appreciate to hear about any publications that use the </w:t>
      </w:r>
      <w:r>
        <w:rPr>
          <w:rFonts w:ascii="Trebuchet MS" w:eastAsia="Times New Roman" w:hAnsi="Trebuchet MS" w:cs="Times New Roman"/>
          <w:color w:val="000000"/>
          <w:sz w:val="20"/>
          <w:szCs w:val="20"/>
        </w:rPr>
        <w:t>EIARG1</w:t>
      </w:r>
      <w:r w:rsidRPr="002F450F">
        <w:rPr>
          <w:rFonts w:ascii="Trebuchet MS" w:eastAsia="Times New Roman" w:hAnsi="Trebuchet MS" w:cs="Times New Roman"/>
          <w:color w:val="000000"/>
          <w:sz w:val="20"/>
          <w:szCs w:val="20"/>
        </w:rPr>
        <w:t xml:space="preserve"> database. Feedback on the database and this website is also welcome</w:t>
      </w:r>
      <w:r>
        <w:rPr>
          <w:rFonts w:ascii="Trebuchet MS" w:eastAsia="Times New Roman" w:hAnsi="Trebuchet MS" w:cs="Times New Roman"/>
          <w:color w:val="000000"/>
          <w:sz w:val="20"/>
          <w:szCs w:val="20"/>
        </w:rPr>
        <w:t>d</w:t>
      </w:r>
      <w:r w:rsidRPr="002F450F">
        <w:rPr>
          <w:rFonts w:ascii="Trebuchet MS" w:eastAsia="Times New Roman" w:hAnsi="Trebuchet MS" w:cs="Times New Roman"/>
          <w:color w:val="000000"/>
          <w:sz w:val="20"/>
          <w:szCs w:val="20"/>
        </w:rPr>
        <w:t>.</w:t>
      </w:r>
      <w:r w:rsidR="00A66F65">
        <w:rPr>
          <w:rFonts w:ascii="Trebuchet MS" w:eastAsia="Times New Roman" w:hAnsi="Trebuchet MS" w:cs="Times New Roman"/>
          <w:color w:val="000000"/>
          <w:sz w:val="20"/>
          <w:szCs w:val="20"/>
        </w:rPr>
        <w:t xml:space="preserve"> We further encourage authors and ophthalmologists to give us their grading of the data set. These </w:t>
      </w:r>
      <w:del w:id="7" w:author="Mac" w:date="2014-09-24T10:46:00Z">
        <w:r w:rsidR="00A84790" w:rsidDel="00EF1E8B">
          <w:rPr>
            <w:rFonts w:ascii="Trebuchet MS" w:eastAsia="Times New Roman" w:hAnsi="Trebuchet MS" w:cs="Times New Roman"/>
            <w:color w:val="000000"/>
            <w:sz w:val="20"/>
            <w:szCs w:val="20"/>
          </w:rPr>
          <w:delText>gratings</w:delText>
        </w:r>
        <w:r w:rsidR="00A66F65" w:rsidDel="00EF1E8B">
          <w:rPr>
            <w:rFonts w:ascii="Trebuchet MS" w:eastAsia="Times New Roman" w:hAnsi="Trebuchet MS" w:cs="Times New Roman"/>
            <w:color w:val="000000"/>
            <w:sz w:val="20"/>
            <w:szCs w:val="20"/>
          </w:rPr>
          <w:delText xml:space="preserve"> </w:delText>
        </w:r>
      </w:del>
      <w:ins w:id="8" w:author="Mac" w:date="2014-09-24T10:46:00Z">
        <w:r w:rsidR="00EF1E8B">
          <w:rPr>
            <w:rFonts w:ascii="Trebuchet MS" w:eastAsia="Times New Roman" w:hAnsi="Trebuchet MS" w:cs="Times New Roman"/>
            <w:color w:val="000000"/>
            <w:sz w:val="20"/>
            <w:szCs w:val="20"/>
          </w:rPr>
          <w:t>grading</w:t>
        </w:r>
        <w:del w:id="9" w:author="adsads" w:date="2014-09-27T13:58:00Z">
          <w:r w:rsidR="00EF1E8B" w:rsidDel="00FA3F8B">
            <w:rPr>
              <w:rFonts w:ascii="Trebuchet MS" w:eastAsia="Times New Roman" w:hAnsi="Trebuchet MS" w:cs="Times New Roman"/>
              <w:color w:val="000000"/>
              <w:sz w:val="20"/>
              <w:szCs w:val="20"/>
            </w:rPr>
            <w:delText>s</w:delText>
          </w:r>
        </w:del>
        <w:r w:rsidR="00EF1E8B">
          <w:rPr>
            <w:rFonts w:ascii="Trebuchet MS" w:eastAsia="Times New Roman" w:hAnsi="Trebuchet MS" w:cs="Times New Roman"/>
            <w:color w:val="000000"/>
            <w:sz w:val="20"/>
            <w:szCs w:val="20"/>
          </w:rPr>
          <w:t xml:space="preserve"> </w:t>
        </w:r>
      </w:ins>
      <w:r w:rsidR="00A66F65">
        <w:rPr>
          <w:rFonts w:ascii="Trebuchet MS" w:eastAsia="Times New Roman" w:hAnsi="Trebuchet MS" w:cs="Times New Roman"/>
          <w:color w:val="000000"/>
          <w:sz w:val="20"/>
          <w:szCs w:val="20"/>
        </w:rPr>
        <w:t xml:space="preserve">would be provided on the website with reference to their work for future use by other research </w:t>
      </w:r>
      <w:r w:rsidR="00A84790">
        <w:rPr>
          <w:rFonts w:ascii="Trebuchet MS" w:eastAsia="Times New Roman" w:hAnsi="Trebuchet MS" w:cs="Times New Roman"/>
          <w:color w:val="000000"/>
          <w:sz w:val="20"/>
          <w:szCs w:val="20"/>
        </w:rPr>
        <w:t>groups</w:t>
      </w:r>
      <w:r w:rsidR="00A66F65">
        <w:rPr>
          <w:rFonts w:ascii="Trebuchet MS" w:eastAsia="Times New Roman" w:hAnsi="Trebuchet MS" w:cs="Times New Roman"/>
          <w:color w:val="000000"/>
          <w:sz w:val="20"/>
          <w:szCs w:val="20"/>
        </w:rPr>
        <w:t>.</w:t>
      </w:r>
      <w:r w:rsidRPr="002F450F">
        <w:rPr>
          <w:rFonts w:ascii="Trebuchet MS" w:eastAsia="Times New Roman" w:hAnsi="Trebuchet MS" w:cs="Times New Roman"/>
          <w:color w:val="000000"/>
          <w:sz w:val="20"/>
          <w:szCs w:val="20"/>
        </w:rPr>
        <w:t xml:space="preserve"> </w:t>
      </w:r>
      <w:ins w:id="10" w:author="adsads" w:date="2014-09-27T13:58:00Z">
        <w:r w:rsidR="00FA3F8B" w:rsidRPr="002F450F">
          <w:rPr>
            <w:rFonts w:ascii="Trebuchet MS" w:eastAsia="Times New Roman" w:hAnsi="Trebuchet MS" w:cs="Times New Roman"/>
            <w:color w:val="000000"/>
            <w:sz w:val="20"/>
            <w:szCs w:val="20"/>
          </w:rPr>
          <w:t>The person to contact is </w:t>
        </w:r>
        <w:r w:rsidR="00FA3F8B">
          <w:rPr>
            <w:rFonts w:ascii="Trebuchet MS" w:eastAsia="Times New Roman" w:hAnsi="Trebuchet MS" w:cs="Times New Roman"/>
            <w:color w:val="000000"/>
            <w:sz w:val="20"/>
            <w:szCs w:val="20"/>
          </w:rPr>
          <w:t>Hamid Reza Pourreza (hpourreza@ieee.org)</w:t>
        </w:r>
      </w:ins>
    </w:p>
    <w:p w14:paraId="0D62BAE1" w14:textId="77777777" w:rsidR="002F450F" w:rsidRPr="002F450F" w:rsidDel="00FA3F8B" w:rsidRDefault="002F450F" w:rsidP="00EF1E8B">
      <w:pPr>
        <w:shd w:val="clear" w:color="auto" w:fill="FFFFFF"/>
        <w:spacing w:before="75" w:after="300" w:line="240" w:lineRule="auto"/>
        <w:ind w:left="150"/>
        <w:jc w:val="both"/>
        <w:rPr>
          <w:del w:id="11" w:author="adsads" w:date="2014-09-27T13:58:00Z"/>
          <w:rFonts w:ascii="Trebuchet MS" w:eastAsia="Times New Roman" w:hAnsi="Trebuchet MS" w:cs="Times New Roman"/>
          <w:color w:val="000000"/>
          <w:sz w:val="20"/>
          <w:szCs w:val="20"/>
        </w:rPr>
      </w:pPr>
      <w:del w:id="12" w:author="adsads" w:date="2014-09-27T13:58:00Z">
        <w:r w:rsidRPr="002F450F" w:rsidDel="00FA3F8B">
          <w:rPr>
            <w:rFonts w:ascii="Trebuchet MS" w:eastAsia="Times New Roman" w:hAnsi="Trebuchet MS" w:cs="Times New Roman"/>
            <w:color w:val="000000"/>
            <w:sz w:val="20"/>
            <w:szCs w:val="20"/>
          </w:rPr>
          <w:delText xml:space="preserve">The person to contact </w:delText>
        </w:r>
        <w:commentRangeStart w:id="13"/>
        <w:r w:rsidRPr="002F450F" w:rsidDel="00FA3F8B">
          <w:rPr>
            <w:rFonts w:ascii="Trebuchet MS" w:eastAsia="Times New Roman" w:hAnsi="Trebuchet MS" w:cs="Times New Roman"/>
            <w:color w:val="000000"/>
            <w:sz w:val="20"/>
            <w:szCs w:val="20"/>
          </w:rPr>
          <w:delText>is</w:delText>
        </w:r>
        <w:commentRangeEnd w:id="13"/>
        <w:r w:rsidR="00EF1E8B" w:rsidDel="00FA3F8B">
          <w:rPr>
            <w:rStyle w:val="CommentReference"/>
          </w:rPr>
          <w:commentReference w:id="13"/>
        </w:r>
        <w:r w:rsidRPr="002F450F" w:rsidDel="00FA3F8B">
          <w:rPr>
            <w:rFonts w:ascii="Trebuchet MS" w:eastAsia="Times New Roman" w:hAnsi="Trebuchet MS" w:cs="Times New Roman"/>
            <w:color w:val="000000"/>
            <w:sz w:val="20"/>
            <w:szCs w:val="20"/>
          </w:rPr>
          <w:delText> </w:delText>
        </w:r>
        <w:r w:rsidRPr="002F450F" w:rsidDel="00FA3F8B">
          <w:rPr>
            <w:rFonts w:ascii="Trebuchet MS" w:eastAsia="Times New Roman" w:hAnsi="Trebuchet MS" w:cs="Times New Roman"/>
            <w:color w:val="000000"/>
            <w:sz w:val="20"/>
            <w:szCs w:val="20"/>
            <w:highlight w:val="red"/>
          </w:rPr>
          <w:delText>()</w:delText>
        </w:r>
        <w:r w:rsidR="007D55B6" w:rsidDel="00FA3F8B">
          <w:fldChar w:fldCharType="begin"/>
        </w:r>
        <w:r w:rsidR="007D55B6" w:rsidDel="00FA3F8B">
          <w:delInstrText xml:space="preserve"> HYPERLINK "mailto:%6b%6c%65%69%6e%40%63%6d%6d%2e%65%6e%73%6d%70%2e%66%72" </w:delInstrText>
        </w:r>
        <w:r w:rsidR="007D55B6" w:rsidDel="00FA3F8B">
          <w:fldChar w:fldCharType="end"/>
        </w:r>
        <w:r w:rsidRPr="002F450F" w:rsidDel="00FA3F8B">
          <w:rPr>
            <w:rFonts w:ascii="Trebuchet MS" w:eastAsia="Times New Roman" w:hAnsi="Trebuchet MS" w:cs="Times New Roman"/>
            <w:color w:val="000000"/>
            <w:sz w:val="20"/>
            <w:szCs w:val="20"/>
            <w:highlight w:val="red"/>
          </w:rPr>
          <w:delText>.</w:delText>
        </w:r>
      </w:del>
    </w:p>
    <w:p w14:paraId="1FA812F2" w14:textId="77777777" w:rsidR="002F450F" w:rsidRPr="002F450F" w:rsidRDefault="002F450F" w:rsidP="00FA3F8B">
      <w:pPr>
        <w:shd w:val="clear" w:color="auto" w:fill="FFFFFF"/>
        <w:spacing w:before="75" w:after="300" w:line="240" w:lineRule="auto"/>
        <w:ind w:left="150"/>
        <w:jc w:val="both"/>
        <w:rPr>
          <w:rFonts w:ascii="Trebuchet MS" w:eastAsia="Times New Roman" w:hAnsi="Trebuchet MS" w:cs="Times New Roman"/>
          <w:b/>
          <w:bCs/>
          <w:color w:val="EE9966"/>
          <w:sz w:val="36"/>
          <w:szCs w:val="36"/>
        </w:rPr>
      </w:pPr>
      <w:r w:rsidRPr="002F450F">
        <w:rPr>
          <w:rFonts w:ascii="Trebuchet MS" w:eastAsia="Times New Roman" w:hAnsi="Trebuchet MS" w:cs="Times New Roman"/>
          <w:b/>
          <w:bCs/>
          <w:color w:val="EE9966"/>
          <w:sz w:val="36"/>
          <w:szCs w:val="36"/>
        </w:rPr>
        <w:t>3 Data description</w:t>
      </w:r>
    </w:p>
    <w:p w14:paraId="0DEB9327" w14:textId="77777777" w:rsidR="002F450F" w:rsidRPr="002F450F" w:rsidRDefault="00A66F65" w:rsidP="004547DC">
      <w:pPr>
        <w:pStyle w:val="HTMLPreformatted"/>
        <w:shd w:val="clear" w:color="auto" w:fill="FFFFFF"/>
        <w:rPr>
          <w:rFonts w:ascii="Trebuchet MS" w:hAnsi="Trebuchet MS" w:cs="Times New Roman"/>
          <w:color w:val="000000"/>
        </w:rPr>
      </w:pPr>
      <w:r w:rsidRPr="00A66F65">
        <w:rPr>
          <w:rFonts w:ascii="Trebuchet MS" w:hAnsi="Trebuchet MS" w:cs="Times New Roman"/>
          <w:color w:val="000000"/>
        </w:rPr>
        <w:t xml:space="preserve">10 </w:t>
      </w:r>
      <w:del w:id="14" w:author="Mac" w:date="2014-09-24T11:10:00Z">
        <w:r w:rsidRPr="00A66F65" w:rsidDel="004547DC">
          <w:rPr>
            <w:rFonts w:ascii="Trebuchet MS" w:hAnsi="Trebuchet MS" w:cs="Times New Roman"/>
            <w:color w:val="000000"/>
          </w:rPr>
          <w:delText xml:space="preserve">full </w:delText>
        </w:r>
      </w:del>
      <w:r w:rsidRPr="00A66F65">
        <w:rPr>
          <w:rFonts w:ascii="Trebuchet MS" w:hAnsi="Trebuchet MS" w:cs="Times New Roman"/>
          <w:color w:val="000000"/>
        </w:rPr>
        <w:t>images</w:t>
      </w:r>
      <w:ins w:id="15" w:author="adsads" w:date="2014-09-27T13:58:00Z">
        <w:r w:rsidR="00FA3F8B">
          <w:rPr>
            <w:rFonts w:ascii="Trebuchet MS" w:hAnsi="Trebuchet MS" w:cs="Times New Roman"/>
            <w:color w:val="000000"/>
          </w:rPr>
          <w:t xml:space="preserve"> </w:t>
        </w:r>
      </w:ins>
      <w:r w:rsidRPr="00A66F65">
        <w:rPr>
          <w:rFonts w:ascii="Trebuchet MS" w:hAnsi="Trebuchet MS" w:cs="Times New Roman"/>
          <w:color w:val="000000"/>
        </w:rPr>
        <w:t>of retina with a 575 ×479 resolution</w:t>
      </w:r>
      <w:r w:rsidR="002F450F">
        <w:rPr>
          <w:rFonts w:ascii="Trebuchet MS" w:hAnsi="Trebuchet MS" w:cs="Times New Roman"/>
          <w:color w:val="000000"/>
        </w:rPr>
        <w:t xml:space="preserve">were </w:t>
      </w:r>
      <w:del w:id="16" w:author="Mac" w:date="2014-09-24T11:06:00Z">
        <w:r w:rsidR="002F450F" w:rsidDel="004547DC">
          <w:rPr>
            <w:rFonts w:ascii="Trebuchet MS" w:hAnsi="Trebuchet MS" w:cs="Times New Roman"/>
            <w:color w:val="000000"/>
          </w:rPr>
          <w:delText xml:space="preserve">acquired </w:delText>
        </w:r>
      </w:del>
      <w:ins w:id="17" w:author="Mac" w:date="2014-09-24T11:06:00Z">
        <w:r w:rsidR="004547DC">
          <w:rPr>
            <w:rFonts w:ascii="Trebuchet MS" w:hAnsi="Trebuchet MS" w:cs="Times New Roman"/>
            <w:color w:val="000000"/>
          </w:rPr>
          <w:t xml:space="preserve">chosen </w:t>
        </w:r>
      </w:ins>
      <w:r w:rsidR="002F450F">
        <w:rPr>
          <w:rFonts w:ascii="Trebuchet MS" w:hAnsi="Trebuchet MS" w:cs="Times New Roman"/>
          <w:color w:val="000000"/>
        </w:rPr>
        <w:t>by</w:t>
      </w:r>
      <w:r>
        <w:rPr>
          <w:rFonts w:ascii="Trebuchet MS" w:hAnsi="Trebuchet MS" w:cs="Times New Roman"/>
          <w:color w:val="000000"/>
        </w:rPr>
        <w:t>experts</w:t>
      </w:r>
      <w:r w:rsidR="00A84790">
        <w:rPr>
          <w:rFonts w:ascii="Trebuchet MS" w:hAnsi="Trebuchet MS" w:cs="Times New Roman"/>
          <w:color w:val="000000"/>
        </w:rPr>
        <w:t xml:space="preserve"> in Retina Research Center, Mashhad University of Medical Science </w:t>
      </w:r>
      <w:r>
        <w:rPr>
          <w:rFonts w:ascii="Trebuchet MS" w:hAnsi="Trebuchet MS" w:cs="Times New Roman"/>
          <w:color w:val="000000"/>
        </w:rPr>
        <w:t xml:space="preserve">in </w:t>
      </w:r>
      <w:r w:rsidR="002F450F">
        <w:rPr>
          <w:rFonts w:ascii="Trebuchet MS" w:hAnsi="Trebuchet MS" w:cs="Times New Roman"/>
          <w:color w:val="000000"/>
        </w:rPr>
        <w:t>Khatam-al-</w:t>
      </w:r>
      <w:ins w:id="18" w:author="adsads" w:date="2014-09-27T13:58:00Z">
        <w:r w:rsidR="00FA3F8B">
          <w:rPr>
            <w:rFonts w:ascii="Trebuchet MS" w:hAnsi="Trebuchet MS" w:cs="Times New Roman"/>
            <w:color w:val="000000"/>
          </w:rPr>
          <w:t>A</w:t>
        </w:r>
      </w:ins>
      <w:del w:id="19" w:author="adsads" w:date="2014-09-27T13:58:00Z">
        <w:r w:rsidR="002F450F" w:rsidDel="00FA3F8B">
          <w:rPr>
            <w:rFonts w:ascii="Trebuchet MS" w:hAnsi="Trebuchet MS" w:cs="Times New Roman"/>
            <w:color w:val="000000"/>
          </w:rPr>
          <w:delText>a</w:delText>
        </w:r>
      </w:del>
      <w:r w:rsidR="002F450F">
        <w:rPr>
          <w:rFonts w:ascii="Trebuchet MS" w:hAnsi="Trebuchet MS" w:cs="Times New Roman"/>
          <w:color w:val="000000"/>
        </w:rPr>
        <w:t>nbya hospital of Mashhad, Mashhad, Iran</w:t>
      </w:r>
      <w:ins w:id="20" w:author="Mac" w:date="2014-09-24T11:06:00Z">
        <w:r w:rsidR="004547DC">
          <w:rPr>
            <w:rFonts w:ascii="Trebuchet MS" w:hAnsi="Trebuchet MS" w:cs="Times New Roman"/>
            <w:color w:val="000000"/>
          </w:rPr>
          <w:t>.</w:t>
        </w:r>
      </w:ins>
      <w:r w:rsidR="002F450F" w:rsidRPr="002F450F">
        <w:rPr>
          <w:rFonts w:ascii="Trebuchet MS" w:hAnsi="Trebuchet MS" w:cs="Times New Roman"/>
          <w:color w:val="000000"/>
        </w:rPr>
        <w:t xml:space="preserve"> </w:t>
      </w:r>
      <w:del w:id="21" w:author="Mac" w:date="2014-09-24T11:06:00Z">
        <w:r w:rsidR="002F450F" w:rsidRPr="002F450F" w:rsidDel="004547DC">
          <w:rPr>
            <w:rFonts w:ascii="Trebuchet MS" w:hAnsi="Trebuchet MS" w:cs="Times New Roman"/>
            <w:color w:val="000000"/>
          </w:rPr>
          <w:delText>using a color video 3CCD camera on a Topcon TRC NW6 non-mydriaticretinograph with a 45 degree field of view.</w:delText>
        </w:r>
      </w:del>
      <w:ins w:id="22" w:author="Mac" w:date="2014-09-24T11:06:00Z">
        <w:r w:rsidR="004547DC">
          <w:rPr>
            <w:rFonts w:ascii="Trebuchet MS" w:hAnsi="Trebuchet MS" w:cs="Times New Roman"/>
            <w:color w:val="000000"/>
          </w:rPr>
          <w:t xml:space="preserve">Photographs were taken by a mydriatic </w:t>
        </w:r>
      </w:ins>
      <w:ins w:id="23" w:author="Mac" w:date="2014-09-24T11:07:00Z">
        <w:r w:rsidR="004547DC">
          <w:rPr>
            <w:rFonts w:ascii="Trebuchet MS" w:hAnsi="Trebuchet MS" w:cs="Times New Roman"/>
            <w:color w:val="000000"/>
          </w:rPr>
          <w:t xml:space="preserve">digital </w:t>
        </w:r>
      </w:ins>
      <w:ins w:id="24" w:author="Mac" w:date="2014-09-24T11:06:00Z">
        <w:r w:rsidR="004547DC">
          <w:rPr>
            <w:rFonts w:ascii="Trebuchet MS" w:hAnsi="Trebuchet MS" w:cs="Times New Roman"/>
            <w:color w:val="000000"/>
          </w:rPr>
          <w:t>fundus camera (Topcon</w:t>
        </w:r>
      </w:ins>
      <w:r w:rsidR="002F450F" w:rsidRPr="002F450F">
        <w:rPr>
          <w:rFonts w:ascii="Trebuchet MS" w:hAnsi="Trebuchet MS" w:cs="Times New Roman"/>
          <w:color w:val="000000"/>
        </w:rPr>
        <w:t xml:space="preserve"> </w:t>
      </w:r>
      <w:ins w:id="25" w:author="Mac" w:date="2014-09-24T11:07:00Z">
        <w:r w:rsidR="004547DC">
          <w:rPr>
            <w:rFonts w:ascii="Trebuchet MS" w:hAnsi="Trebuchet MS" w:cs="Times New Roman"/>
            <w:color w:val="000000"/>
          </w:rPr>
          <w:t>TRC.50EX)</w:t>
        </w:r>
      </w:ins>
      <w:ins w:id="26" w:author="Mac" w:date="2014-09-24T11:08:00Z">
        <w:r w:rsidR="004547DC">
          <w:rPr>
            <w:rFonts w:ascii="Trebuchet MS" w:hAnsi="Trebuchet MS" w:cs="Times New Roman"/>
            <w:color w:val="000000"/>
          </w:rPr>
          <w:t xml:space="preserve"> with </w:t>
        </w:r>
      </w:ins>
      <w:ins w:id="27" w:author="Mac" w:date="2014-09-24T11:09:00Z">
        <w:r w:rsidR="004547DC">
          <w:rPr>
            <w:rFonts w:ascii="Trebuchet MS" w:hAnsi="Trebuchet MS" w:cs="Times New Roman"/>
            <w:color w:val="000000"/>
          </w:rPr>
          <w:t xml:space="preserve">a 50 </w:t>
        </w:r>
      </w:ins>
      <w:ins w:id="28" w:author="Mac" w:date="2014-09-24T11:08:00Z">
        <w:r w:rsidR="004547DC">
          <w:rPr>
            <w:rFonts w:ascii="Trebuchet MS" w:hAnsi="Trebuchet MS" w:cs="Times New Roman"/>
            <w:color w:val="000000"/>
          </w:rPr>
          <w:t>degree field of view.</w:t>
        </w:r>
      </w:ins>
    </w:p>
    <w:p w14:paraId="2178EC5A" w14:textId="77777777" w:rsidR="002F450F" w:rsidRPr="002F450F" w:rsidRDefault="002F450F" w:rsidP="002F450F">
      <w:pPr>
        <w:shd w:val="clear" w:color="auto" w:fill="FFFFFF"/>
        <w:spacing w:after="0" w:line="240" w:lineRule="auto"/>
        <w:outlineLvl w:val="1"/>
        <w:rPr>
          <w:rFonts w:ascii="Trebuchet MS" w:eastAsia="Times New Roman" w:hAnsi="Trebuchet MS" w:cs="Times New Roman"/>
          <w:b/>
          <w:bCs/>
          <w:color w:val="EE9966"/>
          <w:sz w:val="36"/>
          <w:szCs w:val="36"/>
        </w:rPr>
      </w:pPr>
      <w:r w:rsidRPr="002F450F">
        <w:rPr>
          <w:rFonts w:ascii="Trebuchet MS" w:eastAsia="Times New Roman" w:hAnsi="Trebuchet MS" w:cs="Times New Roman"/>
          <w:b/>
          <w:bCs/>
          <w:color w:val="EE9966"/>
          <w:sz w:val="36"/>
          <w:szCs w:val="36"/>
        </w:rPr>
        <w:t>4 Medical diagnoses</w:t>
      </w:r>
    </w:p>
    <w:p w14:paraId="3710007A" w14:textId="736D9749" w:rsidR="002F450F" w:rsidRDefault="002F450F">
      <w:pPr>
        <w:rPr>
          <w:rFonts w:ascii="Trebuchet MS" w:eastAsia="Times New Roman" w:hAnsi="Trebuchet MS" w:cs="Times New Roman"/>
          <w:color w:val="000000"/>
          <w:sz w:val="20"/>
          <w:szCs w:val="20"/>
        </w:rPr>
      </w:pPr>
      <w:r>
        <w:rPr>
          <w:rFonts w:ascii="Trebuchet MS" w:eastAsia="Times New Roman" w:hAnsi="Trebuchet MS" w:cs="Times New Roman"/>
          <w:color w:val="000000"/>
          <w:sz w:val="20"/>
          <w:szCs w:val="20"/>
        </w:rPr>
        <w:t xml:space="preserve">Five ophthalmologists </w:t>
      </w:r>
      <w:del w:id="29" w:author="Mac" w:date="2014-09-24T11:09:00Z">
        <w:r w:rsidDel="004547DC">
          <w:rPr>
            <w:rFonts w:ascii="Trebuchet MS" w:eastAsia="Times New Roman" w:hAnsi="Trebuchet MS" w:cs="Times New Roman"/>
            <w:color w:val="000000"/>
            <w:sz w:val="20"/>
            <w:szCs w:val="20"/>
          </w:rPr>
          <w:delText xml:space="preserve">have </w:delText>
        </w:r>
      </w:del>
      <w:r>
        <w:rPr>
          <w:rFonts w:ascii="Trebuchet MS" w:eastAsia="Times New Roman" w:hAnsi="Trebuchet MS" w:cs="Times New Roman"/>
          <w:color w:val="000000"/>
          <w:sz w:val="20"/>
          <w:szCs w:val="20"/>
        </w:rPr>
        <w:t xml:space="preserve">graded the tortuosity of the images </w:t>
      </w:r>
      <w:del w:id="30" w:author="Mac" w:date="2014-09-24T10:51:00Z">
        <w:r w:rsidDel="00EF1E8B">
          <w:rPr>
            <w:rFonts w:ascii="Trebuchet MS" w:eastAsia="Times New Roman" w:hAnsi="Trebuchet MS" w:cs="Times New Roman"/>
            <w:color w:val="000000"/>
            <w:sz w:val="20"/>
            <w:szCs w:val="20"/>
          </w:rPr>
          <w:delText>by grading from</w:delText>
        </w:r>
      </w:del>
      <w:ins w:id="31" w:author="Mac" w:date="2014-09-24T10:51:00Z">
        <w:r w:rsidR="00EF1E8B">
          <w:rPr>
            <w:rFonts w:ascii="Trebuchet MS" w:eastAsia="Times New Roman" w:hAnsi="Trebuchet MS" w:cs="Times New Roman"/>
            <w:color w:val="000000"/>
            <w:sz w:val="20"/>
            <w:szCs w:val="20"/>
          </w:rPr>
          <w:t xml:space="preserve"> on a scale of</w:t>
        </w:r>
      </w:ins>
      <w:r>
        <w:rPr>
          <w:rFonts w:ascii="Trebuchet MS" w:eastAsia="Times New Roman" w:hAnsi="Trebuchet MS" w:cs="Times New Roman"/>
          <w:color w:val="000000"/>
          <w:sz w:val="20"/>
          <w:szCs w:val="20"/>
        </w:rPr>
        <w:t xml:space="preserve"> one to ten. </w:t>
      </w:r>
      <w:ins w:id="32" w:author="adsads" w:date="2014-09-27T13:59:00Z">
        <w:r w:rsidR="00FF75A8">
          <w:rPr>
            <w:rFonts w:ascii="Trebuchet MS" w:eastAsia="Times New Roman" w:hAnsi="Trebuchet MS" w:cs="Times New Roman"/>
            <w:color w:val="000000"/>
            <w:sz w:val="20"/>
            <w:szCs w:val="20"/>
          </w:rPr>
          <w:t xml:space="preserve">To see these </w:t>
        </w:r>
      </w:ins>
      <w:del w:id="33" w:author="adsads" w:date="2014-09-27T13:59:00Z">
        <w:r w:rsidDel="00FF75A8">
          <w:rPr>
            <w:rFonts w:ascii="Trebuchet MS" w:eastAsia="Times New Roman" w:hAnsi="Trebuchet MS" w:cs="Times New Roman"/>
            <w:color w:val="000000"/>
            <w:sz w:val="20"/>
            <w:szCs w:val="20"/>
          </w:rPr>
          <w:delText>Results of g</w:delText>
        </w:r>
      </w:del>
      <w:ins w:id="34" w:author="adsads" w:date="2014-09-27T13:59:00Z">
        <w:r w:rsidR="00FF75A8">
          <w:rPr>
            <w:rFonts w:ascii="Trebuchet MS" w:eastAsia="Times New Roman" w:hAnsi="Trebuchet MS" w:cs="Times New Roman"/>
            <w:color w:val="000000"/>
            <w:sz w:val="20"/>
            <w:szCs w:val="20"/>
          </w:rPr>
          <w:t>g</w:t>
        </w:r>
      </w:ins>
      <w:r>
        <w:rPr>
          <w:rFonts w:ascii="Trebuchet MS" w:eastAsia="Times New Roman" w:hAnsi="Trebuchet MS" w:cs="Times New Roman"/>
          <w:color w:val="000000"/>
          <w:sz w:val="20"/>
          <w:szCs w:val="20"/>
        </w:rPr>
        <w:t>rading</w:t>
      </w:r>
      <w:ins w:id="35" w:author="adsads" w:date="2014-09-27T14:00:00Z">
        <w:r w:rsidR="00FF75A8">
          <w:rPr>
            <w:rFonts w:ascii="Trebuchet MS" w:eastAsia="Times New Roman" w:hAnsi="Trebuchet MS" w:cs="Times New Roman"/>
            <w:color w:val="000000"/>
            <w:sz w:val="20"/>
            <w:szCs w:val="20"/>
          </w:rPr>
          <w:t>s</w:t>
        </w:r>
      </w:ins>
      <w:r>
        <w:rPr>
          <w:rFonts w:ascii="Trebuchet MS" w:eastAsia="Times New Roman" w:hAnsi="Trebuchet MS" w:cs="Times New Roman"/>
          <w:color w:val="000000"/>
          <w:sz w:val="20"/>
          <w:szCs w:val="20"/>
        </w:rPr>
        <w:t xml:space="preserve"> </w:t>
      </w:r>
      <w:del w:id="36" w:author="adsads" w:date="2014-09-27T13:59:00Z">
        <w:r w:rsidDel="00FF75A8">
          <w:rPr>
            <w:rFonts w:ascii="Trebuchet MS" w:eastAsia="Times New Roman" w:hAnsi="Trebuchet MS" w:cs="Times New Roman"/>
            <w:color w:val="000000"/>
            <w:sz w:val="20"/>
            <w:szCs w:val="20"/>
          </w:rPr>
          <w:delText>are provided in the attached excel file. To see the grading of</w:delText>
        </w:r>
      </w:del>
      <w:ins w:id="37" w:author="adsads" w:date="2014-09-27T13:59:00Z">
        <w:r w:rsidR="00FF75A8">
          <w:rPr>
            <w:rFonts w:ascii="Trebuchet MS" w:eastAsia="Times New Roman" w:hAnsi="Trebuchet MS" w:cs="Times New Roman"/>
            <w:color w:val="000000"/>
            <w:sz w:val="20"/>
            <w:szCs w:val="20"/>
          </w:rPr>
          <w:t>and results of</w:t>
        </w:r>
      </w:ins>
      <w:r>
        <w:rPr>
          <w:rFonts w:ascii="Trebuchet MS" w:eastAsia="Times New Roman" w:hAnsi="Trebuchet MS" w:cs="Times New Roman"/>
          <w:color w:val="000000"/>
          <w:sz w:val="20"/>
          <w:szCs w:val="20"/>
        </w:rPr>
        <w:t xml:space="preserve"> nonlinear and linear curvature methods </w:t>
      </w:r>
      <w:del w:id="38" w:author="Mac" w:date="2014-09-24T10:51:00Z">
        <w:r w:rsidDel="00EF1E8B">
          <w:rPr>
            <w:rFonts w:ascii="Trebuchet MS" w:eastAsia="Times New Roman" w:hAnsi="Trebuchet MS" w:cs="Times New Roman"/>
            <w:color w:val="000000"/>
            <w:sz w:val="20"/>
            <w:szCs w:val="20"/>
          </w:rPr>
          <w:delText xml:space="preserve">see </w:delText>
        </w:r>
      </w:del>
      <w:r w:rsidR="00861B45">
        <w:rPr>
          <w:rFonts w:ascii="Trebuchet MS" w:eastAsia="Times New Roman" w:hAnsi="Trebuchet MS" w:cs="Times New Roman"/>
          <w:color w:val="000000"/>
          <w:sz w:val="20"/>
          <w:szCs w:val="20"/>
        </w:rPr>
        <w:t>please refer to the annotation file attached to the zip file.</w:t>
      </w:r>
    </w:p>
    <w:p w14:paraId="7BEF229B" w14:textId="77777777" w:rsidR="002F450F" w:rsidRDefault="002F450F" w:rsidP="002F450F"/>
    <w:sectPr w:rsidR="002F450F" w:rsidSect="000B2A0E">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3" w:author="Mac" w:date="2014-09-24T10:47:00Z" w:initials="M">
    <w:p w14:paraId="3CD4258C" w14:textId="77777777" w:rsidR="00EF1E8B" w:rsidRDefault="00EF1E8B">
      <w:pPr>
        <w:pStyle w:val="CommentText"/>
      </w:pPr>
      <w:r>
        <w:rPr>
          <w:rStyle w:val="CommentReference"/>
        </w:rPr>
        <w:annotationRef/>
      </w:r>
      <w:r>
        <w:t>The most suitable person will be one from the computer group, possibly yourself.</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D4258C"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sads">
    <w15:presenceInfo w15:providerId="None" w15:userId="adsad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50F"/>
    <w:rsid w:val="000B2A0E"/>
    <w:rsid w:val="000F34ED"/>
    <w:rsid w:val="002F450F"/>
    <w:rsid w:val="004547DC"/>
    <w:rsid w:val="00487314"/>
    <w:rsid w:val="0049676B"/>
    <w:rsid w:val="004D03FA"/>
    <w:rsid w:val="004F3588"/>
    <w:rsid w:val="00686458"/>
    <w:rsid w:val="006F58D4"/>
    <w:rsid w:val="007D55B6"/>
    <w:rsid w:val="007D79BB"/>
    <w:rsid w:val="00861B45"/>
    <w:rsid w:val="00A66F65"/>
    <w:rsid w:val="00A84790"/>
    <w:rsid w:val="00E247A8"/>
    <w:rsid w:val="00E42E8C"/>
    <w:rsid w:val="00EF1E8B"/>
    <w:rsid w:val="00FA3F8B"/>
    <w:rsid w:val="00FF75A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0135C"/>
  <w15:docId w15:val="{244E9BB6-1FD9-40C6-8B72-7D4E962C7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2A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A847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84790"/>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EF1E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1E8B"/>
    <w:rPr>
      <w:rFonts w:ascii="Tahoma" w:hAnsi="Tahoma" w:cs="Tahoma"/>
      <w:sz w:val="16"/>
      <w:szCs w:val="16"/>
    </w:rPr>
  </w:style>
  <w:style w:type="character" w:styleId="CommentReference">
    <w:name w:val="annotation reference"/>
    <w:basedOn w:val="DefaultParagraphFont"/>
    <w:uiPriority w:val="99"/>
    <w:semiHidden/>
    <w:unhideWhenUsed/>
    <w:rsid w:val="00EF1E8B"/>
    <w:rPr>
      <w:sz w:val="16"/>
      <w:szCs w:val="16"/>
    </w:rPr>
  </w:style>
  <w:style w:type="paragraph" w:styleId="CommentText">
    <w:name w:val="annotation text"/>
    <w:basedOn w:val="Normal"/>
    <w:link w:val="CommentTextChar"/>
    <w:uiPriority w:val="99"/>
    <w:semiHidden/>
    <w:unhideWhenUsed/>
    <w:rsid w:val="00EF1E8B"/>
    <w:pPr>
      <w:spacing w:line="240" w:lineRule="auto"/>
    </w:pPr>
    <w:rPr>
      <w:sz w:val="20"/>
      <w:szCs w:val="20"/>
    </w:rPr>
  </w:style>
  <w:style w:type="character" w:customStyle="1" w:styleId="CommentTextChar">
    <w:name w:val="Comment Text Char"/>
    <w:basedOn w:val="DefaultParagraphFont"/>
    <w:link w:val="CommentText"/>
    <w:uiPriority w:val="99"/>
    <w:semiHidden/>
    <w:rsid w:val="00EF1E8B"/>
    <w:rPr>
      <w:sz w:val="20"/>
      <w:szCs w:val="20"/>
    </w:rPr>
  </w:style>
  <w:style w:type="paragraph" w:styleId="CommentSubject">
    <w:name w:val="annotation subject"/>
    <w:basedOn w:val="CommentText"/>
    <w:next w:val="CommentText"/>
    <w:link w:val="CommentSubjectChar"/>
    <w:uiPriority w:val="99"/>
    <w:semiHidden/>
    <w:unhideWhenUsed/>
    <w:rsid w:val="00EF1E8B"/>
    <w:rPr>
      <w:b/>
      <w:bCs/>
    </w:rPr>
  </w:style>
  <w:style w:type="character" w:customStyle="1" w:styleId="CommentSubjectChar">
    <w:name w:val="Comment Subject Char"/>
    <w:basedOn w:val="CommentTextChar"/>
    <w:link w:val="CommentSubject"/>
    <w:uiPriority w:val="99"/>
    <w:semiHidden/>
    <w:rsid w:val="00EF1E8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0353882">
      <w:bodyDiv w:val="1"/>
      <w:marLeft w:val="0"/>
      <w:marRight w:val="0"/>
      <w:marTop w:val="0"/>
      <w:marBottom w:val="0"/>
      <w:divBdr>
        <w:top w:val="none" w:sz="0" w:space="0" w:color="auto"/>
        <w:left w:val="none" w:sz="0" w:space="0" w:color="auto"/>
        <w:bottom w:val="none" w:sz="0" w:space="0" w:color="auto"/>
        <w:right w:val="none" w:sz="0" w:space="0" w:color="auto"/>
      </w:divBdr>
    </w:div>
    <w:div w:id="1065299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11/relationships/commentsExtended" Target="commentsExtended.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308</Words>
  <Characters>1761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adsads</dc:creator>
  <cp:lastModifiedBy>adsads</cp:lastModifiedBy>
  <cp:revision>6</cp:revision>
  <dcterms:created xsi:type="dcterms:W3CDTF">2014-09-26T02:16:00Z</dcterms:created>
  <dcterms:modified xsi:type="dcterms:W3CDTF">2014-10-01T11:20:00Z</dcterms:modified>
</cp:coreProperties>
</file>